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369" w:tblpY="-4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16659" w:rsidTr="00F1665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59" w:rsidRPr="00FC075A" w:rsidRDefault="00F16659" w:rsidP="00F1665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Номер ТЗ</w:t>
            </w:r>
            <w:r w:rsidR="00321DF0">
              <w:rPr>
                <w:b/>
                <w:sz w:val="26"/>
                <w:szCs w:val="26"/>
              </w:rPr>
              <w:t xml:space="preserve"> 401</w:t>
            </w:r>
            <w:r w:rsidR="00FC075A">
              <w:rPr>
                <w:b/>
                <w:sz w:val="26"/>
                <w:szCs w:val="26"/>
                <w:lang w:val="en-US"/>
              </w:rPr>
              <w:t>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59" w:rsidRDefault="00F16659" w:rsidP="00F1665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</w:p>
        </w:tc>
      </w:tr>
      <w:tr w:rsidR="00F16659" w:rsidTr="00F1665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59" w:rsidRDefault="00F16659" w:rsidP="00F1665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59" w:rsidRPr="00233500" w:rsidRDefault="00FC075A" w:rsidP="00F1665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</w:t>
            </w:r>
            <w:r w:rsidR="00233500">
              <w:rPr>
                <w:b/>
                <w:sz w:val="26"/>
                <w:szCs w:val="26"/>
              </w:rPr>
              <w:t>324190</w:t>
            </w:r>
          </w:p>
        </w:tc>
      </w:tr>
    </w:tbl>
    <w:p w:rsidR="00321DF0" w:rsidRPr="00083D75" w:rsidRDefault="00321DF0" w:rsidP="00321DF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321DF0" w:rsidRPr="00833937" w:rsidRDefault="00321DF0" w:rsidP="00321DF0">
      <w:pPr>
        <w:spacing w:line="276" w:lineRule="auto"/>
        <w:ind w:left="5670"/>
        <w:jc w:val="center"/>
        <w:rPr>
          <w:sz w:val="24"/>
          <w:szCs w:val="24"/>
        </w:rPr>
      </w:pPr>
      <w:r w:rsidRPr="00833937">
        <w:rPr>
          <w:b/>
          <w:sz w:val="24"/>
          <w:szCs w:val="24"/>
        </w:rPr>
        <w:t>Утверждаю:</w:t>
      </w:r>
    </w:p>
    <w:p w:rsidR="00321DF0" w:rsidRPr="00833937" w:rsidRDefault="00321DF0" w:rsidP="00321DF0">
      <w:pPr>
        <w:ind w:left="5670" w:right="-448" w:firstLine="0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4305935</wp:posOffset>
            </wp:positionH>
            <wp:positionV relativeFrom="paragraph">
              <wp:posOffset>227330</wp:posOffset>
            </wp:positionV>
            <wp:extent cx="958215" cy="46291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</w:t>
      </w:r>
      <w:r w:rsidRPr="00833937">
        <w:rPr>
          <w:sz w:val="24"/>
          <w:szCs w:val="24"/>
        </w:rPr>
        <w:t xml:space="preserve">Заместитель директора по техническим     </w:t>
      </w:r>
      <w:r>
        <w:rPr>
          <w:sz w:val="24"/>
          <w:szCs w:val="24"/>
        </w:rPr>
        <w:t xml:space="preserve">                                                               </w:t>
      </w:r>
      <w:r w:rsidRPr="00833937">
        <w:rPr>
          <w:sz w:val="24"/>
          <w:szCs w:val="24"/>
        </w:rPr>
        <w:t>вопросам – главный инженер филиала</w:t>
      </w:r>
    </w:p>
    <w:p w:rsidR="00321DF0" w:rsidRPr="00833937" w:rsidRDefault="00321DF0" w:rsidP="00321DF0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833937">
        <w:rPr>
          <w:sz w:val="24"/>
          <w:szCs w:val="24"/>
        </w:rPr>
        <w:t>ОАО «МРСК Центра» - «Орелэнерго»</w:t>
      </w:r>
    </w:p>
    <w:p w:rsidR="00321DF0" w:rsidRDefault="00321DF0" w:rsidP="00321DF0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__________________ </w:t>
      </w:r>
      <w:r w:rsidRPr="00833937">
        <w:rPr>
          <w:sz w:val="24"/>
          <w:szCs w:val="24"/>
        </w:rPr>
        <w:t>Колубанов И.В.</w:t>
      </w:r>
    </w:p>
    <w:p w:rsidR="00F16659" w:rsidRDefault="00321DF0" w:rsidP="00321DF0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Pr="00833937">
        <w:rPr>
          <w:sz w:val="24"/>
          <w:szCs w:val="24"/>
        </w:rPr>
        <w:t>“</w:t>
      </w:r>
      <w:r w:rsidRPr="00321DF0">
        <w:rPr>
          <w:b w:val="0"/>
          <w:sz w:val="24"/>
          <w:szCs w:val="24"/>
          <w:u w:val="single"/>
        </w:rPr>
        <w:t>17</w:t>
      </w:r>
      <w:r w:rsidRPr="00321DF0">
        <w:rPr>
          <w:b w:val="0"/>
          <w:sz w:val="24"/>
          <w:szCs w:val="24"/>
        </w:rPr>
        <w:t xml:space="preserve">” </w:t>
      </w:r>
      <w:r w:rsidRPr="00321DF0">
        <w:rPr>
          <w:b w:val="0"/>
          <w:sz w:val="24"/>
          <w:szCs w:val="24"/>
          <w:u w:val="single"/>
        </w:rPr>
        <w:t>февраля</w:t>
      </w:r>
      <w:r w:rsidRPr="00321DF0">
        <w:rPr>
          <w:b w:val="0"/>
          <w:sz w:val="24"/>
          <w:szCs w:val="24"/>
        </w:rPr>
        <w:t xml:space="preserve"> 2015</w:t>
      </w:r>
    </w:p>
    <w:p w:rsidR="009B75C6" w:rsidRDefault="00F16659" w:rsidP="00E172C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14E1"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14E1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02D5" w:rsidRPr="00D802D5" w:rsidRDefault="00321DF0" w:rsidP="00D802D5"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4F6968" w:rsidRPr="0089395A" w:rsidRDefault="004F6968" w:rsidP="00E172C1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на </w:t>
      </w:r>
      <w:r w:rsidR="00612811" w:rsidRPr="00044AD9">
        <w:rPr>
          <w:b/>
          <w:sz w:val="28"/>
          <w:szCs w:val="28"/>
        </w:rPr>
        <w:t xml:space="preserve">поставку </w:t>
      </w:r>
      <w:r w:rsidR="00233500">
        <w:rPr>
          <w:b/>
          <w:sz w:val="28"/>
          <w:szCs w:val="28"/>
        </w:rPr>
        <w:t>Песка природного</w:t>
      </w:r>
      <w:r w:rsidR="00232E4A" w:rsidRPr="00044AD9">
        <w:rPr>
          <w:b/>
          <w:sz w:val="28"/>
          <w:szCs w:val="28"/>
        </w:rPr>
        <w:t xml:space="preserve"> </w:t>
      </w:r>
      <w:r w:rsidR="009C0389" w:rsidRPr="00044AD9">
        <w:rPr>
          <w:b/>
          <w:sz w:val="28"/>
          <w:szCs w:val="28"/>
        </w:rPr>
        <w:t xml:space="preserve"> Лот №</w:t>
      </w:r>
      <w:r w:rsidR="00321DF0">
        <w:rPr>
          <w:b/>
          <w:sz w:val="28"/>
          <w:szCs w:val="28"/>
        </w:rPr>
        <w:t xml:space="preserve"> 401</w:t>
      </w:r>
      <w:r w:rsidR="00FC075A">
        <w:rPr>
          <w:b/>
          <w:sz w:val="28"/>
          <w:szCs w:val="28"/>
          <w:lang w:val="en-US"/>
        </w:rPr>
        <w:t>L</w:t>
      </w:r>
      <w:r w:rsidR="0089395A">
        <w:rPr>
          <w:b/>
          <w:sz w:val="28"/>
          <w:szCs w:val="28"/>
          <w:u w:val="single"/>
        </w:rPr>
        <w:t xml:space="preserve"> </w:t>
      </w:r>
    </w:p>
    <w:p w:rsidR="00612811" w:rsidRPr="00044AD9" w:rsidRDefault="00612811" w:rsidP="00E172C1">
      <w:pPr>
        <w:ind w:firstLine="0"/>
        <w:jc w:val="center"/>
        <w:rPr>
          <w:sz w:val="24"/>
          <w:szCs w:val="24"/>
        </w:rPr>
      </w:pP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  <w:bookmarkStart w:id="1" w:name="_GoBack"/>
      <w:bookmarkEnd w:id="1"/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0" w:type="auto"/>
        <w:tblInd w:w="817" w:type="dxa"/>
        <w:tblLook w:val="04A0" w:firstRow="1" w:lastRow="0" w:firstColumn="1" w:lastColumn="0" w:noHBand="0" w:noVBand="1"/>
      </w:tblPr>
      <w:tblGrid>
        <w:gridCol w:w="1701"/>
        <w:gridCol w:w="1701"/>
        <w:gridCol w:w="5103"/>
      </w:tblGrid>
      <w:tr w:rsidR="003B14E1" w:rsidTr="0004435E">
        <w:tc>
          <w:tcPr>
            <w:tcW w:w="1701" w:type="dxa"/>
            <w:vAlign w:val="center"/>
          </w:tcPr>
          <w:p w:rsidR="003B14E1" w:rsidRDefault="003B14E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1701" w:type="dxa"/>
            <w:vAlign w:val="center"/>
          </w:tcPr>
          <w:p w:rsidR="003B14E1" w:rsidRDefault="003B14E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ГОСТ / ТУ</w:t>
            </w:r>
          </w:p>
        </w:tc>
        <w:tc>
          <w:tcPr>
            <w:tcW w:w="5103" w:type="dxa"/>
            <w:vAlign w:val="center"/>
          </w:tcPr>
          <w:p w:rsidR="003B14E1" w:rsidRDefault="003B14E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</w:tr>
      <w:tr w:rsidR="003B14E1" w:rsidRPr="00732291" w:rsidTr="0004435E">
        <w:tc>
          <w:tcPr>
            <w:tcW w:w="1701" w:type="dxa"/>
            <w:vAlign w:val="center"/>
          </w:tcPr>
          <w:p w:rsidR="003B14E1" w:rsidRPr="00732291" w:rsidRDefault="00233500" w:rsidP="0089395A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Песок природный</w:t>
            </w:r>
          </w:p>
        </w:tc>
        <w:tc>
          <w:tcPr>
            <w:tcW w:w="1701" w:type="dxa"/>
            <w:vAlign w:val="center"/>
          </w:tcPr>
          <w:p w:rsidR="00233500" w:rsidRDefault="00233500" w:rsidP="00233500">
            <w:pPr>
              <w:pStyle w:val="1"/>
              <w:numPr>
                <w:ilvl w:val="0"/>
                <w:numId w:val="0"/>
              </w:numPr>
              <w:rPr>
                <w:color w:val="000000"/>
                <w:sz w:val="24"/>
                <w:szCs w:val="24"/>
              </w:rPr>
            </w:pPr>
          </w:p>
          <w:p w:rsidR="00233500" w:rsidRPr="00233500" w:rsidRDefault="00233500" w:rsidP="00233500">
            <w:pPr>
              <w:pStyle w:val="1"/>
              <w:numPr>
                <w:ilvl w:val="0"/>
                <w:numId w:val="0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ГОСТ 8735-88</w:t>
            </w:r>
          </w:p>
          <w:p w:rsidR="003B14E1" w:rsidRPr="00732291" w:rsidRDefault="003B14E1" w:rsidP="00D802D5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5103" w:type="dxa"/>
            <w:vAlign w:val="center"/>
          </w:tcPr>
          <w:p w:rsidR="003B14E1" w:rsidRPr="00233500" w:rsidRDefault="00233500" w:rsidP="00233500">
            <w:pPr>
              <w:shd w:val="clear" w:color="auto" w:fill="F5F5F5"/>
              <w:ind w:firstLine="0"/>
              <w:jc w:val="left"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233500">
              <w:rPr>
                <w:color w:val="000000" w:themeColor="text1"/>
                <w:sz w:val="24"/>
                <w:szCs w:val="24"/>
              </w:rPr>
              <w:t>Песок природный для строительных работ</w:t>
            </w:r>
          </w:p>
          <w:p w:rsidR="00233500" w:rsidRPr="0089395A" w:rsidRDefault="00233500" w:rsidP="00233500">
            <w:pPr>
              <w:shd w:val="clear" w:color="auto" w:fill="F5F5F5"/>
              <w:ind w:firstLine="0"/>
              <w:jc w:val="left"/>
              <w:textAlignment w:val="baseline"/>
              <w:rPr>
                <w:b/>
                <w:color w:val="000000" w:themeColor="text1"/>
              </w:rPr>
            </w:pPr>
            <w:r w:rsidRPr="00233500">
              <w:rPr>
                <w:color w:val="000000" w:themeColor="text1"/>
                <w:sz w:val="24"/>
                <w:szCs w:val="24"/>
              </w:rPr>
              <w:t>Модуль крупности 1,5-3,5</w:t>
            </w:r>
          </w:p>
        </w:tc>
      </w:tr>
    </w:tbl>
    <w:p w:rsidR="00EE0F10" w:rsidRP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lastRenderedPageBreak/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BD7FD7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>
        <w:rPr>
          <w:sz w:val="24"/>
          <w:szCs w:val="24"/>
        </w:rPr>
        <w:t>.</w:t>
      </w:r>
      <w:r w:rsidRPr="00BD7FD7">
        <w:rPr>
          <w:sz w:val="24"/>
          <w:szCs w:val="24"/>
        </w:rPr>
        <w:t xml:space="preserve"> </w:t>
      </w:r>
      <w:r w:rsidR="00612811"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:rsidR="00F16659" w:rsidRPr="006A6D01" w:rsidRDefault="00F16659" w:rsidP="00F16659"/>
    <w:p w:rsidR="00F16659" w:rsidRDefault="00F16659" w:rsidP="00F16659"/>
    <w:p w:rsidR="00F16659" w:rsidRDefault="00F16659" w:rsidP="00F16659"/>
    <w:p w:rsidR="00321DF0" w:rsidRPr="00CB6078" w:rsidRDefault="00321DF0" w:rsidP="00321DF0">
      <w:pPr>
        <w:rPr>
          <w:sz w:val="26"/>
          <w:szCs w:val="26"/>
        </w:rPr>
      </w:pPr>
    </w:p>
    <w:p w:rsidR="00321DF0" w:rsidRDefault="00321DF0" w:rsidP="00321DF0"/>
    <w:p w:rsidR="00321DF0" w:rsidRDefault="00321DF0" w:rsidP="00321DF0">
      <w:r>
        <w:rPr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3061970</wp:posOffset>
            </wp:positionH>
            <wp:positionV relativeFrom="paragraph">
              <wp:posOffset>114300</wp:posOffset>
            </wp:positionV>
            <wp:extent cx="946785" cy="70485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1DF0" w:rsidRDefault="00321DF0" w:rsidP="00321DF0">
      <w:pPr>
        <w:rPr>
          <w:sz w:val="24"/>
          <w:szCs w:val="24"/>
        </w:rPr>
      </w:pPr>
    </w:p>
    <w:p w:rsidR="00321DF0" w:rsidRPr="00257699" w:rsidRDefault="00321DF0" w:rsidP="00321DF0">
      <w:pPr>
        <w:ind w:firstLine="0"/>
        <w:rPr>
          <w:sz w:val="24"/>
          <w:szCs w:val="24"/>
        </w:rPr>
      </w:pPr>
      <w:r w:rsidRPr="00257699">
        <w:rPr>
          <w:sz w:val="24"/>
          <w:szCs w:val="24"/>
        </w:rPr>
        <w:t>Заместитель главного инженер</w:t>
      </w:r>
      <w:proofErr w:type="gramStart"/>
      <w:r w:rsidRPr="00257699">
        <w:rPr>
          <w:sz w:val="24"/>
          <w:szCs w:val="24"/>
        </w:rPr>
        <w:t>а-</w:t>
      </w:r>
      <w:proofErr w:type="gramEnd"/>
      <w:r w:rsidRPr="00257699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                          </w:t>
      </w:r>
      <w:r w:rsidRPr="00257699">
        <w:rPr>
          <w:sz w:val="24"/>
          <w:szCs w:val="24"/>
        </w:rPr>
        <w:t>Д.В.</w:t>
      </w:r>
      <w:r>
        <w:rPr>
          <w:sz w:val="24"/>
          <w:szCs w:val="24"/>
        </w:rPr>
        <w:t xml:space="preserve"> </w:t>
      </w:r>
      <w:r w:rsidRPr="00257699">
        <w:rPr>
          <w:sz w:val="24"/>
          <w:szCs w:val="24"/>
        </w:rPr>
        <w:t>Константинов</w:t>
      </w:r>
    </w:p>
    <w:p w:rsidR="00321DF0" w:rsidRPr="004C6128" w:rsidRDefault="00321DF0" w:rsidP="00321DF0">
      <w:pPr>
        <w:ind w:firstLine="0"/>
        <w:rPr>
          <w:b/>
          <w:sz w:val="28"/>
          <w:szCs w:val="28"/>
        </w:rPr>
      </w:pPr>
      <w:r w:rsidRPr="00257699">
        <w:rPr>
          <w:sz w:val="24"/>
          <w:szCs w:val="24"/>
        </w:rPr>
        <w:t>начальник УВС</w:t>
      </w:r>
      <w:r w:rsidRPr="00257699">
        <w:rPr>
          <w:sz w:val="24"/>
          <w:szCs w:val="24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:rsidR="00321DF0" w:rsidRDefault="00321DF0" w:rsidP="00321DF0">
      <w:pPr>
        <w:ind w:firstLine="0"/>
        <w:rPr>
          <w:sz w:val="24"/>
          <w:szCs w:val="24"/>
        </w:rPr>
      </w:pPr>
    </w:p>
    <w:p w:rsidR="00F16659" w:rsidRPr="004C6128" w:rsidRDefault="00F16659" w:rsidP="00F16659">
      <w:pPr>
        <w:ind w:firstLine="0"/>
        <w:rPr>
          <w:b/>
          <w:sz w:val="28"/>
          <w:szCs w:val="28"/>
        </w:rPr>
      </w:pP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:rsidR="00F16659" w:rsidRDefault="00321DF0" w:rsidP="00F16659">
      <w:pPr>
        <w:ind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6659" w:rsidRPr="006A6D01" w:rsidRDefault="00F16659" w:rsidP="00F16659"/>
    <w:p w:rsidR="00497866" w:rsidRPr="00044AD9" w:rsidRDefault="00F16659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7B48" w:rsidRPr="00044AD9" w:rsidRDefault="00017B48" w:rsidP="00E172C1">
      <w:pPr>
        <w:spacing w:line="276" w:lineRule="auto"/>
        <w:ind w:firstLine="0"/>
        <w:rPr>
          <w:i/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sz w:val="24"/>
          <w:szCs w:val="24"/>
        </w:rPr>
      </w:pPr>
    </w:p>
    <w:p w:rsidR="00451C4D" w:rsidRPr="00044AD9" w:rsidRDefault="00451C4D" w:rsidP="00E172C1">
      <w:pPr>
        <w:ind w:firstLine="0"/>
        <w:rPr>
          <w:sz w:val="24"/>
          <w:szCs w:val="24"/>
        </w:rPr>
      </w:pPr>
    </w:p>
    <w:p w:rsidR="00CD48A1" w:rsidRPr="00044AD9" w:rsidRDefault="00CD48A1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14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E11" w:rsidRDefault="001F7E11">
      <w:r>
        <w:separator/>
      </w:r>
    </w:p>
  </w:endnote>
  <w:endnote w:type="continuationSeparator" w:id="0">
    <w:p w:rsidR="001F7E11" w:rsidRDefault="001F7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E11" w:rsidRDefault="001F7E11">
      <w:r>
        <w:separator/>
      </w:r>
    </w:p>
  </w:footnote>
  <w:footnote w:type="continuationSeparator" w:id="0">
    <w:p w:rsidR="001F7E11" w:rsidRDefault="001F7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1" w:rsidRDefault="00F5183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6C27D99"/>
    <w:multiLevelType w:val="multilevel"/>
    <w:tmpl w:val="68E82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6640E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285C"/>
    <w:rsid w:val="001B2AAF"/>
    <w:rsid w:val="001B2FA5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1F7E11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33500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1DF0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14E1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3F9B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5C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464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1E8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3A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2686"/>
    <w:rsid w:val="00853BF9"/>
    <w:rsid w:val="008546A6"/>
    <w:rsid w:val="008574C3"/>
    <w:rsid w:val="00857D4B"/>
    <w:rsid w:val="0086167B"/>
    <w:rsid w:val="00865432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395A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362B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659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37B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75A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E4CEE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1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2058B1-F392-4A47-A632-754F5C687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Ишутин Дмитрий Леонидович</cp:lastModifiedBy>
  <cp:revision>13</cp:revision>
  <cp:lastPrinted>2015-02-17T10:09:00Z</cp:lastPrinted>
  <dcterms:created xsi:type="dcterms:W3CDTF">2014-07-16T10:30:00Z</dcterms:created>
  <dcterms:modified xsi:type="dcterms:W3CDTF">2015-02-17T12:54:00Z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